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bookmarkStart w:id="0" w:name="_GoBack"/>
      <w:bookmarkEnd w:id="0"/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  <w:r w:rsidR="00D419AD" w:rsidRPr="008C61F3">
        <w:t xml:space="preserve">,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</w:t>
      </w:r>
      <w:r w:rsidR="006143EE"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</w:pPr>
      <w:r w:rsidRPr="008C61F3">
        <w:t>9.2.</w:t>
      </w:r>
      <w:r w:rsidR="006143EE">
        <w:t>3</w:t>
      </w:r>
      <w:r w:rsidRPr="008C61F3"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t>, 9.2.1-9.2.4</w:t>
      </w:r>
      <w:r w:rsidRPr="008C61F3">
        <w:t xml:space="preserve"> настоящего Договора, Покупатель вправе </w:t>
      </w:r>
      <w:r w:rsidR="00492AEB" w:rsidRPr="008C61F3">
        <w:t xml:space="preserve"> не производить </w:t>
      </w:r>
      <w:r w:rsidRPr="008C61F3">
        <w:t xml:space="preserve"> оплату Товара до </w:t>
      </w:r>
      <w:r w:rsidR="00492AEB" w:rsidRPr="008C61F3">
        <w:t xml:space="preserve">их </w:t>
      </w:r>
      <w:r w:rsidRPr="008C61F3">
        <w:t xml:space="preserve">получения от Поставщика </w:t>
      </w:r>
      <w:r w:rsidR="00492AEB" w:rsidRPr="008C61F3">
        <w:t xml:space="preserve"> </w:t>
      </w:r>
      <w:r w:rsidRPr="008C61F3">
        <w:t xml:space="preserve">Поставщик не вправе требовать </w:t>
      </w:r>
      <w:r w:rsidR="00492AEB" w:rsidRPr="008C61F3"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t xml:space="preserve"> нарушение сроков</w:t>
      </w:r>
      <w:r w:rsidRPr="008C61F3">
        <w:t xml:space="preserve"> оплаты</w:t>
      </w:r>
      <w:r w:rsidR="00492AEB" w:rsidRPr="008C61F3">
        <w:t xml:space="preserve"> Товара</w:t>
      </w:r>
      <w:r w:rsidRPr="008C61F3">
        <w:t xml:space="preserve">, </w:t>
      </w:r>
      <w:r w:rsidR="00492AEB" w:rsidRPr="008C61F3">
        <w:t xml:space="preserve">когда это </w:t>
      </w:r>
      <w:r w:rsidRPr="008C61F3">
        <w:t>вызван</w:t>
      </w:r>
      <w:r w:rsidR="00492AEB" w:rsidRPr="008C61F3"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t>й</w:t>
      </w:r>
      <w:r w:rsidR="007F0C9F" w:rsidRPr="008C61F3">
        <w:t xml:space="preserve"> </w:t>
      </w:r>
      <w:r w:rsidR="002F3667" w:rsidRPr="008C61F3"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>. Поставщик подтверждает и гарантирует,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1" w:author="Черноиванов Евгений Александрович" w:date="2013-08-29T09:35:00Z">
        <w:r>
          <w:t xml:space="preserve"> </w:t>
        </w:r>
      </w:ins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 w:firstRow="0" w:lastRow="0" w:firstColumn="0" w:lastColumn="0" w:noHBand="0" w:noVBand="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</w:pPr>
          </w:p>
          <w:p w:rsidR="0028022F" w:rsidRPr="0028022F" w:rsidRDefault="0028022F" w:rsidP="00203747">
            <w:pPr>
              <w:pStyle w:val="afa"/>
              <w:rPr>
                <w:u w:val="single"/>
              </w:rPr>
            </w:pPr>
            <w:r w:rsidRPr="0028022F">
              <w:rPr>
                <w:u w:val="single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</w:pPr>
            <w:r>
              <w:t>З</w:t>
            </w:r>
            <w:r w:rsidR="00203747" w:rsidRPr="00511890">
              <w:t>начком «Х» обозначены столбцы, итоговая сумма</w:t>
            </w:r>
            <w: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7F4" w:rsidRDefault="00C817F4">
      <w:r>
        <w:separator/>
      </w:r>
    </w:p>
  </w:endnote>
  <w:endnote w:type="continuationSeparator" w:id="0">
    <w:p w:rsidR="00C817F4" w:rsidRDefault="00C8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7F4" w:rsidRDefault="00C817F4">
      <w:r>
        <w:separator/>
      </w:r>
    </w:p>
  </w:footnote>
  <w:footnote w:type="continuationSeparator" w:id="0">
    <w:p w:rsidR="00C817F4" w:rsidRDefault="00C817F4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D4AC4">
      <w:rPr>
        <w:rStyle w:val="ad"/>
        <w:noProof/>
      </w:rPr>
      <w:t>3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E4397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C4F7C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0284"/>
    <w:rsid w:val="00663C55"/>
    <w:rsid w:val="0066634F"/>
    <w:rsid w:val="00666F2C"/>
    <w:rsid w:val="00686845"/>
    <w:rsid w:val="00695259"/>
    <w:rsid w:val="006A55C3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D4AC4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4855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17F4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B488D-FFB3-4EE8-A057-F0683C54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9281</Words>
  <Characters>52908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bebenin_i</cp:lastModifiedBy>
  <cp:revision>2</cp:revision>
  <cp:lastPrinted>2013-07-03T09:31:00Z</cp:lastPrinted>
  <dcterms:created xsi:type="dcterms:W3CDTF">2013-12-11T09:41:00Z</dcterms:created>
  <dcterms:modified xsi:type="dcterms:W3CDTF">2013-12-11T09:41:00Z</dcterms:modified>
</cp:coreProperties>
</file>